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ED626C" w14:textId="77777777" w:rsidR="001A52D7" w:rsidRPr="005D7316" w:rsidRDefault="001A52D7" w:rsidP="001A52D7">
      <w:pPr>
        <w:rPr>
          <w:rFonts w:ascii="Arial" w:hAnsi="Arial" w:cs="Arial"/>
          <w:b/>
          <w:bCs/>
          <w:sz w:val="22"/>
          <w:szCs w:val="22"/>
        </w:rPr>
      </w:pPr>
      <w:r w:rsidRPr="005D7316">
        <w:rPr>
          <w:rFonts w:ascii="Arial" w:hAnsi="Arial" w:cs="Arial"/>
          <w:b/>
          <w:bCs/>
          <w:sz w:val="22"/>
          <w:szCs w:val="22"/>
        </w:rPr>
        <w:t>G. Other Direct Costs.</w:t>
      </w:r>
    </w:p>
    <w:p w14:paraId="67E56D0C" w14:textId="77777777" w:rsidR="001A52D7" w:rsidRPr="005D7316" w:rsidRDefault="001A52D7" w:rsidP="001A52D7">
      <w:pPr>
        <w:rPr>
          <w:rFonts w:ascii="Arial" w:hAnsi="Arial" w:cs="Arial"/>
          <w:bCs/>
          <w:sz w:val="22"/>
          <w:szCs w:val="22"/>
        </w:rPr>
      </w:pPr>
    </w:p>
    <w:p w14:paraId="67955ED2" w14:textId="1E209975" w:rsidR="001A52D7" w:rsidRPr="005D7316" w:rsidRDefault="001A52D7" w:rsidP="001A52D7">
      <w:pPr>
        <w:ind w:left="540"/>
        <w:rPr>
          <w:rFonts w:ascii="Arial" w:hAnsi="Arial" w:cs="Arial"/>
          <w:bCs/>
          <w:sz w:val="22"/>
          <w:szCs w:val="22"/>
        </w:rPr>
      </w:pPr>
      <w:r w:rsidRPr="005D7316">
        <w:rPr>
          <w:rFonts w:ascii="Arial" w:hAnsi="Arial" w:cs="Arial"/>
          <w:b/>
          <w:bCs/>
          <w:sz w:val="22"/>
          <w:szCs w:val="22"/>
        </w:rPr>
        <w:t>G1.</w:t>
      </w:r>
      <w:r w:rsidRPr="005D7316">
        <w:rPr>
          <w:rFonts w:ascii="Arial" w:hAnsi="Arial" w:cs="Arial"/>
          <w:bCs/>
          <w:sz w:val="22"/>
          <w:szCs w:val="22"/>
        </w:rPr>
        <w:t xml:space="preserve"> We have requested </w:t>
      </w:r>
      <w:commentRangeStart w:id="0"/>
      <w:r w:rsidRPr="005D7316">
        <w:rPr>
          <w:rFonts w:ascii="Arial" w:hAnsi="Arial" w:cs="Arial"/>
          <w:bCs/>
          <w:sz w:val="22"/>
          <w:szCs w:val="22"/>
        </w:rPr>
        <w:t>$</w:t>
      </w:r>
      <w:ins w:id="1" w:author="Andrew Huff" w:date="2015-04-07T11:55:00Z">
        <w:r w:rsidR="00134DAD">
          <w:rPr>
            <w:rFonts w:ascii="Arial" w:hAnsi="Arial" w:cs="Arial"/>
            <w:bCs/>
            <w:sz w:val="22"/>
            <w:szCs w:val="22"/>
          </w:rPr>
          <w:t>70</w:t>
        </w:r>
      </w:ins>
      <w:bookmarkStart w:id="2" w:name="_GoBack"/>
      <w:bookmarkEnd w:id="2"/>
      <w:del w:id="3" w:author="Andrew Huff" w:date="2015-04-07T11:55:00Z">
        <w:r w:rsidRPr="005D7316" w:rsidDel="00CF4672">
          <w:rPr>
            <w:rFonts w:ascii="Arial" w:hAnsi="Arial" w:cs="Arial"/>
            <w:bCs/>
            <w:sz w:val="22"/>
            <w:szCs w:val="22"/>
          </w:rPr>
          <w:delText>4</w:delText>
        </w:r>
      </w:del>
      <w:ins w:id="4" w:author="Andrew Huff" w:date="2015-04-07T11:59:00Z">
        <w:r w:rsidR="00AB2238">
          <w:rPr>
            <w:rFonts w:ascii="Arial" w:hAnsi="Arial" w:cs="Arial"/>
            <w:bCs/>
            <w:sz w:val="22"/>
            <w:szCs w:val="22"/>
          </w:rPr>
          <w:t>,</w:t>
        </w:r>
      </w:ins>
      <w:del w:id="5" w:author="Andrew Huff" w:date="2015-04-07T11:55:00Z">
        <w:r w:rsidRPr="005D7316" w:rsidDel="00CF4672">
          <w:rPr>
            <w:rFonts w:ascii="Arial" w:hAnsi="Arial" w:cs="Arial"/>
            <w:bCs/>
            <w:sz w:val="22"/>
            <w:szCs w:val="22"/>
          </w:rPr>
          <w:delText>5</w:delText>
        </w:r>
      </w:del>
      <w:del w:id="6" w:author="Andrew Huff" w:date="2015-04-07T11:59:00Z">
        <w:r w:rsidRPr="005D7316" w:rsidDel="00AB2238">
          <w:rPr>
            <w:rFonts w:ascii="Arial" w:hAnsi="Arial" w:cs="Arial"/>
            <w:bCs/>
            <w:sz w:val="22"/>
            <w:szCs w:val="22"/>
          </w:rPr>
          <w:delText>,</w:delText>
        </w:r>
      </w:del>
      <w:r w:rsidRPr="005D7316">
        <w:rPr>
          <w:rFonts w:ascii="Arial" w:hAnsi="Arial" w:cs="Arial"/>
          <w:bCs/>
          <w:sz w:val="22"/>
          <w:szCs w:val="22"/>
        </w:rPr>
        <w:t xml:space="preserve">000 </w:t>
      </w:r>
      <w:commentRangeEnd w:id="0"/>
      <w:r w:rsidR="00AB2238">
        <w:rPr>
          <w:rStyle w:val="CommentReference"/>
        </w:rPr>
        <w:commentReference w:id="0"/>
      </w:r>
      <w:r w:rsidRPr="005D7316">
        <w:rPr>
          <w:rFonts w:ascii="Arial" w:hAnsi="Arial" w:cs="Arial"/>
          <w:bCs/>
          <w:sz w:val="22"/>
          <w:szCs w:val="22"/>
        </w:rPr>
        <w:t xml:space="preserve">over three years to create an extensive database </w:t>
      </w:r>
      <w:ins w:id="7" w:author="Andrew Huff" w:date="2015-04-07T11:56:00Z">
        <w:r w:rsidR="00CF4672">
          <w:rPr>
            <w:rFonts w:ascii="Arial" w:hAnsi="Arial" w:cs="Arial"/>
            <w:bCs/>
            <w:sz w:val="22"/>
            <w:szCs w:val="22"/>
          </w:rPr>
          <w:t>(</w:t>
        </w:r>
        <w:r w:rsidR="00CF4672" w:rsidRPr="00CF4672">
          <w:rPr>
            <w:rFonts w:ascii="Arial" w:hAnsi="Arial" w:cs="Arial"/>
            <w:b/>
            <w:bCs/>
            <w:sz w:val="22"/>
            <w:szCs w:val="22"/>
            <w:rPrChange w:id="8" w:author="Andrew Huff" w:date="2015-04-07T11:56:00Z">
              <w:rPr>
                <w:rFonts w:ascii="Arial" w:hAnsi="Arial" w:cs="Arial"/>
                <w:bCs/>
                <w:sz w:val="22"/>
                <w:szCs w:val="22"/>
              </w:rPr>
            </w:rPrChange>
          </w:rPr>
          <w:t>Mantle</w:t>
        </w:r>
        <w:r w:rsidR="00CF4672">
          <w:rPr>
            <w:rFonts w:ascii="Arial" w:hAnsi="Arial" w:cs="Arial"/>
            <w:bCs/>
            <w:sz w:val="22"/>
            <w:szCs w:val="22"/>
          </w:rPr>
          <w:t xml:space="preserve">) </w:t>
        </w:r>
      </w:ins>
      <w:r w:rsidRPr="005D7316">
        <w:rPr>
          <w:rFonts w:ascii="Arial" w:hAnsi="Arial" w:cs="Arial"/>
          <w:bCs/>
          <w:sz w:val="22"/>
          <w:szCs w:val="22"/>
        </w:rPr>
        <w:t xml:space="preserve">to hold the massive amount of data that this project will generate (see data management plan), including funds for </w:t>
      </w:r>
      <w:ins w:id="9" w:author="Andrew Huff" w:date="2015-04-07T11:59:00Z">
        <w:r w:rsidR="00AB2238">
          <w:rPr>
            <w:rFonts w:ascii="Arial" w:hAnsi="Arial" w:cs="Arial"/>
            <w:bCs/>
            <w:sz w:val="22"/>
            <w:szCs w:val="22"/>
          </w:rPr>
          <w:t xml:space="preserve">the equipment and </w:t>
        </w:r>
      </w:ins>
      <w:r w:rsidRPr="005D7316">
        <w:rPr>
          <w:rFonts w:ascii="Arial" w:hAnsi="Arial" w:cs="Arial"/>
          <w:bCs/>
          <w:sz w:val="22"/>
          <w:szCs w:val="22"/>
        </w:rPr>
        <w:t xml:space="preserve">personnel to </w:t>
      </w:r>
      <w:ins w:id="10" w:author="Andrew Huff" w:date="2015-04-07T11:59:00Z">
        <w:r w:rsidR="00AB2238">
          <w:rPr>
            <w:rFonts w:ascii="Arial" w:hAnsi="Arial" w:cs="Arial"/>
            <w:bCs/>
            <w:sz w:val="22"/>
            <w:szCs w:val="22"/>
          </w:rPr>
          <w:t xml:space="preserve">manage, </w:t>
        </w:r>
      </w:ins>
      <w:r w:rsidRPr="005D7316">
        <w:rPr>
          <w:rFonts w:ascii="Arial" w:hAnsi="Arial" w:cs="Arial"/>
          <w:bCs/>
          <w:sz w:val="22"/>
          <w:szCs w:val="22"/>
        </w:rPr>
        <w:t>develop</w:t>
      </w:r>
      <w:ins w:id="11" w:author="Andrew Huff" w:date="2015-04-07T11:59:00Z">
        <w:r w:rsidR="00AB2238">
          <w:rPr>
            <w:rFonts w:ascii="Arial" w:hAnsi="Arial" w:cs="Arial"/>
            <w:bCs/>
            <w:sz w:val="22"/>
            <w:szCs w:val="22"/>
          </w:rPr>
          <w:t xml:space="preserve">, </w:t>
        </w:r>
      </w:ins>
      <w:del w:id="12" w:author="Andrew Huff" w:date="2015-04-07T11:59:00Z">
        <w:r w:rsidRPr="005D7316" w:rsidDel="00AB2238">
          <w:rPr>
            <w:rFonts w:ascii="Arial" w:hAnsi="Arial" w:cs="Arial"/>
            <w:bCs/>
            <w:sz w:val="22"/>
            <w:szCs w:val="22"/>
          </w:rPr>
          <w:delText xml:space="preserve"> </w:delText>
        </w:r>
      </w:del>
      <w:r w:rsidRPr="005D7316">
        <w:rPr>
          <w:rFonts w:ascii="Arial" w:hAnsi="Arial" w:cs="Arial"/>
          <w:bCs/>
          <w:sz w:val="22"/>
          <w:szCs w:val="22"/>
        </w:rPr>
        <w:t xml:space="preserve">and </w:t>
      </w:r>
      <w:del w:id="13" w:author="Andrew Huff" w:date="2015-04-07T11:59:00Z">
        <w:r w:rsidRPr="005D7316" w:rsidDel="00AB2238">
          <w:rPr>
            <w:rFonts w:ascii="Arial" w:hAnsi="Arial" w:cs="Arial"/>
            <w:bCs/>
            <w:sz w:val="22"/>
            <w:szCs w:val="22"/>
          </w:rPr>
          <w:delText>populate it.</w:delText>
        </w:r>
      </w:del>
      <w:ins w:id="14" w:author="Andrew Huff" w:date="2015-04-07T11:59:00Z">
        <w:r w:rsidR="00AB2238">
          <w:rPr>
            <w:rFonts w:ascii="Arial" w:hAnsi="Arial" w:cs="Arial"/>
            <w:bCs/>
            <w:sz w:val="22"/>
            <w:szCs w:val="22"/>
          </w:rPr>
          <w:t xml:space="preserve">maintain it. </w:t>
        </w:r>
      </w:ins>
      <w:del w:id="15" w:author="Andrew Huff" w:date="2015-04-07T11:59:00Z">
        <w:r w:rsidRPr="005D7316" w:rsidDel="00AB2238">
          <w:rPr>
            <w:rFonts w:ascii="Arial" w:hAnsi="Arial" w:cs="Arial"/>
            <w:bCs/>
            <w:sz w:val="22"/>
            <w:szCs w:val="22"/>
          </w:rPr>
          <w:delText xml:space="preserve"> </w:delText>
        </w:r>
      </w:del>
      <w:r w:rsidRPr="005D7316">
        <w:rPr>
          <w:rFonts w:ascii="Arial" w:hAnsi="Arial" w:cs="Arial"/>
          <w:bCs/>
          <w:sz w:val="22"/>
          <w:szCs w:val="22"/>
        </w:rPr>
        <w:t>The funds will be used to develop a</w:t>
      </w:r>
      <w:ins w:id="16" w:author="Andrew Huff" w:date="2015-04-07T12:01:00Z">
        <w:r w:rsidR="00AB2238">
          <w:rPr>
            <w:rFonts w:ascii="Arial" w:hAnsi="Arial" w:cs="Arial"/>
            <w:bCs/>
            <w:sz w:val="22"/>
            <w:szCs w:val="22"/>
          </w:rPr>
          <w:t>n open access,</w:t>
        </w:r>
      </w:ins>
      <w:del w:id="17" w:author="Andrew Huff" w:date="2015-04-07T12:01:00Z">
        <w:r w:rsidRPr="005D7316" w:rsidDel="00AB2238">
          <w:rPr>
            <w:rFonts w:ascii="Arial" w:hAnsi="Arial" w:cs="Arial"/>
            <w:bCs/>
            <w:sz w:val="22"/>
            <w:szCs w:val="22"/>
          </w:rPr>
          <w:delText xml:space="preserve"> secure </w:delText>
        </w:r>
      </w:del>
      <w:del w:id="18" w:author="Andrew Huff" w:date="2015-04-07T12:00:00Z">
        <w:r w:rsidRPr="005D7316" w:rsidDel="00AB2238">
          <w:rPr>
            <w:rFonts w:ascii="Arial" w:hAnsi="Arial" w:cs="Arial"/>
            <w:bCs/>
            <w:sz w:val="22"/>
            <w:szCs w:val="22"/>
          </w:rPr>
          <w:delText>in-house</w:delText>
        </w:r>
      </w:del>
      <w:r w:rsidRPr="005D7316">
        <w:rPr>
          <w:rFonts w:ascii="Arial" w:hAnsi="Arial" w:cs="Arial"/>
          <w:bCs/>
          <w:sz w:val="22"/>
          <w:szCs w:val="22"/>
        </w:rPr>
        <w:t xml:space="preserve"> relational and spatial</w:t>
      </w:r>
      <w:ins w:id="19" w:author="Andrew Huff" w:date="2015-04-07T12:01:00Z">
        <w:r w:rsidR="00AB2238">
          <w:rPr>
            <w:rFonts w:ascii="Arial" w:hAnsi="Arial" w:cs="Arial"/>
            <w:bCs/>
            <w:sz w:val="22"/>
            <w:szCs w:val="22"/>
          </w:rPr>
          <w:t xml:space="preserve">, web accessible </w:t>
        </w:r>
      </w:ins>
      <w:del w:id="20" w:author="Andrew Huff" w:date="2015-04-07T12:01:00Z">
        <w:r w:rsidRPr="005D7316" w:rsidDel="00AB2238">
          <w:rPr>
            <w:rFonts w:ascii="Arial" w:hAnsi="Arial" w:cs="Arial"/>
            <w:bCs/>
            <w:sz w:val="22"/>
            <w:szCs w:val="22"/>
          </w:rPr>
          <w:delText xml:space="preserve"> </w:delText>
        </w:r>
      </w:del>
      <w:r w:rsidRPr="005D7316">
        <w:rPr>
          <w:rFonts w:ascii="Arial" w:hAnsi="Arial" w:cs="Arial"/>
          <w:bCs/>
          <w:sz w:val="22"/>
          <w:szCs w:val="22"/>
        </w:rPr>
        <w:t>database</w:t>
      </w:r>
      <w:ins w:id="21" w:author="Andrew Huff" w:date="2015-04-07T12:01:00Z">
        <w:r w:rsidR="00AB2238">
          <w:rPr>
            <w:rFonts w:ascii="Arial" w:hAnsi="Arial" w:cs="Arial"/>
            <w:bCs/>
            <w:sz w:val="22"/>
            <w:szCs w:val="22"/>
          </w:rPr>
          <w:t xml:space="preserve"> (</w:t>
        </w:r>
        <w:r w:rsidR="00AB2238" w:rsidRPr="00AB2238">
          <w:rPr>
            <w:rFonts w:ascii="Arial" w:hAnsi="Arial" w:cs="Arial"/>
            <w:b/>
            <w:bCs/>
            <w:sz w:val="22"/>
            <w:szCs w:val="22"/>
            <w:rPrChange w:id="22" w:author="Andrew Huff" w:date="2015-04-07T12:02:00Z">
              <w:rPr>
                <w:rFonts w:ascii="Arial" w:hAnsi="Arial" w:cs="Arial"/>
                <w:bCs/>
                <w:sz w:val="22"/>
                <w:szCs w:val="22"/>
              </w:rPr>
            </w:rPrChange>
          </w:rPr>
          <w:t>Mantle</w:t>
        </w:r>
        <w:r w:rsidR="00AB2238">
          <w:rPr>
            <w:rFonts w:ascii="Arial" w:hAnsi="Arial" w:cs="Arial"/>
            <w:bCs/>
            <w:sz w:val="22"/>
            <w:szCs w:val="22"/>
          </w:rPr>
          <w:t>)</w:t>
        </w:r>
      </w:ins>
      <w:r w:rsidRPr="005D7316">
        <w:rPr>
          <w:rFonts w:ascii="Arial" w:hAnsi="Arial" w:cs="Arial"/>
          <w:bCs/>
          <w:sz w:val="22"/>
          <w:szCs w:val="22"/>
        </w:rPr>
        <w:t xml:space="preserve"> that is enabled to link </w:t>
      </w:r>
      <w:del w:id="23" w:author="Andrew Huff" w:date="2015-04-07T11:59:00Z">
        <w:r w:rsidRPr="005D7316" w:rsidDel="00AB2238">
          <w:rPr>
            <w:rFonts w:ascii="Arial" w:hAnsi="Arial" w:cs="Arial"/>
            <w:bCs/>
            <w:sz w:val="22"/>
            <w:szCs w:val="22"/>
          </w:rPr>
          <w:delText>i</w:delText>
        </w:r>
      </w:del>
      <w:ins w:id="24" w:author="Andrew Huff" w:date="2015-04-07T12:00:00Z">
        <w:r w:rsidR="00AB2238">
          <w:rPr>
            <w:rFonts w:ascii="Arial" w:hAnsi="Arial" w:cs="Arial"/>
            <w:bCs/>
            <w:sz w:val="22"/>
            <w:szCs w:val="22"/>
          </w:rPr>
          <w:t>to</w:t>
        </w:r>
      </w:ins>
      <w:del w:id="25" w:author="Andrew Huff" w:date="2015-04-07T11:59:00Z">
        <w:r w:rsidRPr="005D7316" w:rsidDel="00AB2238">
          <w:rPr>
            <w:rFonts w:ascii="Arial" w:hAnsi="Arial" w:cs="Arial"/>
            <w:bCs/>
            <w:sz w:val="22"/>
            <w:szCs w:val="22"/>
          </w:rPr>
          <w:delText>n</w:delText>
        </w:r>
      </w:del>
      <w:del w:id="26" w:author="Andrew Huff" w:date="2015-04-07T12:00:00Z">
        <w:r w:rsidRPr="005D7316" w:rsidDel="00AB2238">
          <w:rPr>
            <w:rFonts w:ascii="Arial" w:hAnsi="Arial" w:cs="Arial"/>
            <w:bCs/>
            <w:sz w:val="22"/>
            <w:szCs w:val="22"/>
          </w:rPr>
          <w:delText xml:space="preserve"> with</w:delText>
        </w:r>
      </w:del>
      <w:r w:rsidRPr="005D7316">
        <w:rPr>
          <w:rFonts w:ascii="Arial" w:hAnsi="Arial" w:cs="Arial"/>
          <w:bCs/>
          <w:sz w:val="22"/>
          <w:szCs w:val="22"/>
        </w:rPr>
        <w:t xml:space="preserve"> R</w:t>
      </w:r>
      <w:ins w:id="27" w:author="Andrew Huff" w:date="2015-04-07T12:00:00Z">
        <w:r w:rsidR="00AB2238">
          <w:rPr>
            <w:rFonts w:ascii="Arial" w:hAnsi="Arial" w:cs="Arial"/>
            <w:bCs/>
            <w:sz w:val="22"/>
            <w:szCs w:val="22"/>
          </w:rPr>
          <w:t xml:space="preserve">, </w:t>
        </w:r>
      </w:ins>
      <w:del w:id="28" w:author="Andrew Huff" w:date="2015-04-07T12:00:00Z">
        <w:r w:rsidRPr="005D7316" w:rsidDel="00AB2238">
          <w:rPr>
            <w:rFonts w:ascii="Arial" w:hAnsi="Arial" w:cs="Arial"/>
            <w:bCs/>
            <w:sz w:val="22"/>
            <w:szCs w:val="22"/>
          </w:rPr>
          <w:delText xml:space="preserve"> for analyses as well as </w:delText>
        </w:r>
      </w:del>
      <w:proofErr w:type="spellStart"/>
      <w:r w:rsidRPr="005D7316">
        <w:rPr>
          <w:rFonts w:ascii="Arial" w:hAnsi="Arial" w:cs="Arial"/>
          <w:bCs/>
          <w:sz w:val="22"/>
          <w:szCs w:val="22"/>
        </w:rPr>
        <w:t>Genbank</w:t>
      </w:r>
      <w:proofErr w:type="spellEnd"/>
      <w:r w:rsidRPr="005D7316">
        <w:rPr>
          <w:rFonts w:ascii="Arial" w:hAnsi="Arial" w:cs="Arial"/>
          <w:bCs/>
          <w:sz w:val="22"/>
          <w:szCs w:val="22"/>
        </w:rPr>
        <w:t xml:space="preserve">, TreeBASE, </w:t>
      </w:r>
      <w:ins w:id="29" w:author="Andrew Huff" w:date="2015-04-07T12:14:00Z">
        <w:r w:rsidR="00C77E1F">
          <w:rPr>
            <w:rFonts w:ascii="Arial" w:hAnsi="Arial" w:cs="Arial"/>
            <w:bCs/>
            <w:sz w:val="22"/>
            <w:szCs w:val="22"/>
          </w:rPr>
          <w:t xml:space="preserve">and </w:t>
        </w:r>
      </w:ins>
      <w:proofErr w:type="spellStart"/>
      <w:r w:rsidRPr="005D7316">
        <w:rPr>
          <w:rFonts w:ascii="Arial" w:hAnsi="Arial" w:cs="Arial"/>
          <w:bCs/>
          <w:sz w:val="22"/>
          <w:szCs w:val="22"/>
        </w:rPr>
        <w:t>Morphbank</w:t>
      </w:r>
      <w:proofErr w:type="spellEnd"/>
      <w:ins w:id="30" w:author="Andrew Huff" w:date="2015-04-07T12:14:00Z">
        <w:r w:rsidR="00C77E1F">
          <w:rPr>
            <w:rFonts w:ascii="Arial" w:hAnsi="Arial" w:cs="Arial"/>
            <w:bCs/>
            <w:sz w:val="22"/>
            <w:szCs w:val="22"/>
          </w:rPr>
          <w:t>.  Software and data</w:t>
        </w:r>
      </w:ins>
      <w:ins w:id="31" w:author="Andrew Huff" w:date="2015-04-07T12:15:00Z">
        <w:r w:rsidR="00C77E1F">
          <w:rPr>
            <w:rFonts w:ascii="Arial" w:hAnsi="Arial" w:cs="Arial"/>
            <w:bCs/>
            <w:sz w:val="22"/>
            <w:szCs w:val="22"/>
          </w:rPr>
          <w:t>base</w:t>
        </w:r>
      </w:ins>
      <w:ins w:id="32" w:author="Andrew Huff" w:date="2015-04-07T12:14:00Z">
        <w:r w:rsidR="00C77E1F">
          <w:rPr>
            <w:rFonts w:ascii="Arial" w:hAnsi="Arial" w:cs="Arial"/>
            <w:bCs/>
            <w:sz w:val="22"/>
            <w:szCs w:val="22"/>
          </w:rPr>
          <w:t xml:space="preserve"> </w:t>
        </w:r>
      </w:ins>
      <w:ins w:id="33" w:author="Andrew Huff" w:date="2015-04-07T12:15:00Z">
        <w:r w:rsidR="00C77E1F">
          <w:rPr>
            <w:rFonts w:ascii="Arial" w:hAnsi="Arial" w:cs="Arial"/>
            <w:bCs/>
            <w:sz w:val="22"/>
            <w:szCs w:val="22"/>
          </w:rPr>
          <w:t xml:space="preserve">development, management, and </w:t>
        </w:r>
      </w:ins>
      <w:ins w:id="34" w:author="Andrew Huff" w:date="2015-04-07T12:14:00Z">
        <w:r w:rsidR="00C77E1F">
          <w:rPr>
            <w:rFonts w:ascii="Arial" w:hAnsi="Arial" w:cs="Arial"/>
            <w:bCs/>
            <w:sz w:val="22"/>
            <w:szCs w:val="22"/>
          </w:rPr>
          <w:t xml:space="preserve">support will rely </w:t>
        </w:r>
      </w:ins>
      <w:del w:id="35" w:author="Andrew Huff" w:date="2015-04-07T12:14:00Z">
        <w:r w:rsidRPr="005D7316" w:rsidDel="00C77E1F">
          <w:rPr>
            <w:rFonts w:ascii="Arial" w:hAnsi="Arial" w:cs="Arial"/>
            <w:bCs/>
            <w:sz w:val="22"/>
            <w:szCs w:val="22"/>
          </w:rPr>
          <w:delText>,</w:delText>
        </w:r>
      </w:del>
      <w:ins w:id="36" w:author="Andrew Huff" w:date="2015-04-07T12:16:00Z">
        <w:r w:rsidR="00C77E1F">
          <w:rPr>
            <w:rFonts w:ascii="Arial" w:hAnsi="Arial" w:cs="Arial"/>
            <w:bCs/>
            <w:sz w:val="22"/>
            <w:szCs w:val="22"/>
          </w:rPr>
          <w:t xml:space="preserve">on Amazon Web (cloud) Services and </w:t>
        </w:r>
      </w:ins>
      <w:del w:id="37" w:author="Andrew Huff" w:date="2015-04-07T12:15:00Z">
        <w:r w:rsidRPr="005D7316" w:rsidDel="00C77E1F">
          <w:rPr>
            <w:rFonts w:ascii="Arial" w:hAnsi="Arial" w:cs="Arial"/>
            <w:bCs/>
            <w:sz w:val="22"/>
            <w:szCs w:val="22"/>
          </w:rPr>
          <w:delText xml:space="preserve"> </w:delText>
        </w:r>
      </w:del>
      <w:del w:id="38" w:author="Andrew Huff" w:date="2015-04-07T11:57:00Z">
        <w:r w:rsidRPr="005D7316" w:rsidDel="00AB2238">
          <w:rPr>
            <w:rFonts w:ascii="Arial" w:hAnsi="Arial" w:cs="Arial"/>
            <w:bCs/>
            <w:sz w:val="22"/>
            <w:szCs w:val="22"/>
          </w:rPr>
          <w:delText>the Cloud</w:delText>
        </w:r>
      </w:del>
      <w:del w:id="39" w:author="Andrew Huff" w:date="2015-04-07T12:14:00Z">
        <w:r w:rsidRPr="005D7316" w:rsidDel="00C77E1F">
          <w:rPr>
            <w:rFonts w:ascii="Arial" w:hAnsi="Arial" w:cs="Arial"/>
            <w:bCs/>
            <w:sz w:val="22"/>
            <w:szCs w:val="22"/>
          </w:rPr>
          <w:delText xml:space="preserve"> and </w:delText>
        </w:r>
      </w:del>
      <w:proofErr w:type="spellStart"/>
      <w:r w:rsidRPr="005D7316">
        <w:rPr>
          <w:rFonts w:ascii="Arial" w:hAnsi="Arial" w:cs="Arial"/>
          <w:bCs/>
          <w:sz w:val="22"/>
          <w:szCs w:val="22"/>
        </w:rPr>
        <w:t>Git</w:t>
      </w:r>
      <w:ins w:id="40" w:author="Andrew Huff" w:date="2015-04-07T11:57:00Z">
        <w:r w:rsidR="00AB2238">
          <w:rPr>
            <w:rFonts w:ascii="Arial" w:hAnsi="Arial" w:cs="Arial"/>
            <w:bCs/>
            <w:sz w:val="22"/>
            <w:szCs w:val="22"/>
          </w:rPr>
          <w:t>H</w:t>
        </w:r>
      </w:ins>
      <w:del w:id="41" w:author="Andrew Huff" w:date="2015-04-07T11:57:00Z">
        <w:r w:rsidRPr="005D7316" w:rsidDel="00AB2238">
          <w:rPr>
            <w:rFonts w:ascii="Arial" w:hAnsi="Arial" w:cs="Arial"/>
            <w:bCs/>
            <w:sz w:val="22"/>
            <w:szCs w:val="22"/>
          </w:rPr>
          <w:delText>h</w:delText>
        </w:r>
      </w:del>
      <w:r w:rsidRPr="005D7316">
        <w:rPr>
          <w:rFonts w:ascii="Arial" w:hAnsi="Arial" w:cs="Arial"/>
          <w:bCs/>
          <w:sz w:val="22"/>
          <w:szCs w:val="22"/>
        </w:rPr>
        <w:t>ub</w:t>
      </w:r>
      <w:proofErr w:type="spellEnd"/>
      <w:ins w:id="42" w:author="Andrew Huff" w:date="2015-04-07T12:17:00Z">
        <w:r w:rsidR="00C77E1F">
          <w:rPr>
            <w:rFonts w:ascii="Arial" w:hAnsi="Arial" w:cs="Arial"/>
            <w:bCs/>
            <w:sz w:val="22"/>
            <w:szCs w:val="22"/>
          </w:rPr>
          <w:t xml:space="preserve"> for information</w:t>
        </w:r>
      </w:ins>
      <w:ins w:id="43" w:author="Andrew Huff" w:date="2015-04-07T12:19:00Z">
        <w:r w:rsidR="00C77E1F">
          <w:rPr>
            <w:rFonts w:ascii="Arial" w:hAnsi="Arial" w:cs="Arial"/>
            <w:bCs/>
            <w:sz w:val="22"/>
            <w:szCs w:val="22"/>
          </w:rPr>
          <w:t xml:space="preserve"> management and</w:t>
        </w:r>
      </w:ins>
      <w:ins w:id="44" w:author="Andrew Huff" w:date="2015-04-07T12:17:00Z">
        <w:r w:rsidR="00C77E1F">
          <w:rPr>
            <w:rFonts w:ascii="Arial" w:hAnsi="Arial" w:cs="Arial"/>
            <w:bCs/>
            <w:sz w:val="22"/>
            <w:szCs w:val="22"/>
          </w:rPr>
          <w:t xml:space="preserve"> sharing between project collaborators and with the greater research community</w:t>
        </w:r>
      </w:ins>
      <w:r w:rsidRPr="005D7316">
        <w:rPr>
          <w:rFonts w:ascii="Arial" w:hAnsi="Arial" w:cs="Arial"/>
          <w:bCs/>
          <w:sz w:val="22"/>
          <w:szCs w:val="22"/>
        </w:rPr>
        <w:t>.</w:t>
      </w:r>
    </w:p>
    <w:p w14:paraId="686379A0" w14:textId="77777777" w:rsidR="001A52D7" w:rsidRPr="005D7316" w:rsidRDefault="001A52D7" w:rsidP="001A52D7">
      <w:pPr>
        <w:rPr>
          <w:rFonts w:ascii="Arial" w:hAnsi="Arial" w:cs="Arial"/>
          <w:sz w:val="22"/>
          <w:szCs w:val="22"/>
        </w:rPr>
      </w:pPr>
    </w:p>
    <w:p w14:paraId="4B3DD913" w14:textId="77777777" w:rsidR="001A52D7" w:rsidRPr="005D7316" w:rsidRDefault="001A52D7" w:rsidP="001A52D7">
      <w:pPr>
        <w:ind w:left="540"/>
        <w:rPr>
          <w:rFonts w:ascii="Arial" w:hAnsi="Arial" w:cs="Arial"/>
          <w:sz w:val="22"/>
          <w:szCs w:val="22"/>
        </w:rPr>
      </w:pPr>
      <w:r w:rsidRPr="005D7316">
        <w:rPr>
          <w:rFonts w:ascii="Arial" w:hAnsi="Arial" w:cs="Arial"/>
          <w:sz w:val="22"/>
          <w:szCs w:val="22"/>
        </w:rPr>
        <w:t>We have also budgeted for a laptop computer for the postdoctoral fellow in Y1 ($1,200).</w:t>
      </w:r>
    </w:p>
    <w:p w14:paraId="1EBD8199" w14:textId="77777777" w:rsidR="001A52D7" w:rsidRPr="005D7316" w:rsidRDefault="001A52D7" w:rsidP="001A52D7">
      <w:pPr>
        <w:rPr>
          <w:rFonts w:ascii="Arial" w:hAnsi="Arial" w:cs="Arial"/>
          <w:sz w:val="22"/>
          <w:szCs w:val="22"/>
        </w:rPr>
      </w:pPr>
    </w:p>
    <w:p w14:paraId="6721A04C" w14:textId="77777777" w:rsidR="001A52D7" w:rsidRPr="005D7316" w:rsidRDefault="001A52D7" w:rsidP="001A52D7">
      <w:pPr>
        <w:ind w:left="540"/>
        <w:rPr>
          <w:rFonts w:ascii="Arial" w:hAnsi="Arial" w:cs="Arial"/>
          <w:sz w:val="22"/>
          <w:szCs w:val="22"/>
        </w:rPr>
      </w:pPr>
      <w:r w:rsidRPr="005D7316">
        <w:rPr>
          <w:rFonts w:ascii="Arial" w:hAnsi="Arial" w:cs="Arial"/>
          <w:b/>
          <w:sz w:val="22"/>
          <w:szCs w:val="22"/>
        </w:rPr>
        <w:t xml:space="preserve">G2. </w:t>
      </w:r>
      <w:r w:rsidRPr="005D7316">
        <w:rPr>
          <w:rFonts w:ascii="Arial" w:hAnsi="Arial" w:cs="Arial"/>
          <w:sz w:val="22"/>
          <w:szCs w:val="22"/>
        </w:rPr>
        <w:t>We have budgeted $5,400 for 4 publications.  We plan to submit two publications in Y2 and Y3 respectively ($2,700 per year). The costs are based on the current rates for the average open-access publication of $1,350.</w:t>
      </w:r>
    </w:p>
    <w:p w14:paraId="100F7C06" w14:textId="77777777" w:rsidR="001A52D7" w:rsidRPr="005D7316" w:rsidRDefault="001A52D7" w:rsidP="001A52D7">
      <w:pPr>
        <w:ind w:left="540"/>
        <w:rPr>
          <w:rFonts w:ascii="Arial" w:hAnsi="Arial" w:cs="Arial"/>
          <w:sz w:val="22"/>
          <w:szCs w:val="22"/>
        </w:rPr>
      </w:pPr>
    </w:p>
    <w:p w14:paraId="3D15A1AF" w14:textId="77777777" w:rsidR="001A52D7" w:rsidRPr="005D7316" w:rsidRDefault="001A52D7" w:rsidP="001A52D7">
      <w:pPr>
        <w:ind w:left="540"/>
        <w:rPr>
          <w:rFonts w:ascii="Arial" w:hAnsi="Arial" w:cs="Arial"/>
          <w:sz w:val="22"/>
          <w:szCs w:val="22"/>
        </w:rPr>
      </w:pPr>
      <w:r w:rsidRPr="005D7316">
        <w:rPr>
          <w:rFonts w:ascii="Arial" w:hAnsi="Arial" w:cs="Arial"/>
          <w:b/>
          <w:sz w:val="22"/>
          <w:szCs w:val="22"/>
        </w:rPr>
        <w:t xml:space="preserve">G3. </w:t>
      </w:r>
      <w:r w:rsidRPr="005D7316">
        <w:rPr>
          <w:rFonts w:ascii="Arial" w:hAnsi="Arial" w:cs="Arial"/>
          <w:sz w:val="22"/>
          <w:szCs w:val="22"/>
        </w:rPr>
        <w:t>No consultancy fees will be paid.</w:t>
      </w:r>
    </w:p>
    <w:p w14:paraId="01E89690" w14:textId="77777777" w:rsidR="001A52D7" w:rsidRPr="005D7316" w:rsidRDefault="001A52D7" w:rsidP="001A52D7">
      <w:pPr>
        <w:ind w:left="540"/>
        <w:rPr>
          <w:rFonts w:ascii="Arial" w:hAnsi="Arial" w:cs="Arial"/>
          <w:sz w:val="22"/>
          <w:szCs w:val="22"/>
        </w:rPr>
      </w:pPr>
    </w:p>
    <w:p w14:paraId="52E4B993" w14:textId="3C78895D" w:rsidR="001A52D7" w:rsidRPr="005D7316" w:rsidRDefault="001A52D7" w:rsidP="001A52D7">
      <w:pPr>
        <w:ind w:left="540"/>
        <w:rPr>
          <w:rFonts w:ascii="Arial" w:hAnsi="Arial" w:cs="Arial"/>
          <w:sz w:val="22"/>
          <w:szCs w:val="22"/>
        </w:rPr>
      </w:pPr>
      <w:r w:rsidRPr="005D7316">
        <w:rPr>
          <w:rFonts w:ascii="Arial" w:hAnsi="Arial" w:cs="Arial"/>
          <w:b/>
          <w:sz w:val="22"/>
          <w:szCs w:val="22"/>
        </w:rPr>
        <w:t xml:space="preserve">G4. Software: </w:t>
      </w:r>
      <w:r w:rsidRPr="005D7316">
        <w:rPr>
          <w:rFonts w:ascii="Arial" w:hAnsi="Arial" w:cs="Arial"/>
          <w:sz w:val="22"/>
          <w:szCs w:val="22"/>
        </w:rPr>
        <w:t>We will use a</w:t>
      </w:r>
      <w:del w:id="45" w:author="Andrew Huff" w:date="2015-04-07T12:17:00Z">
        <w:r w:rsidRPr="005D7316" w:rsidDel="00C77E1F">
          <w:rPr>
            <w:rFonts w:ascii="Arial" w:hAnsi="Arial" w:cs="Arial"/>
            <w:sz w:val="22"/>
            <w:szCs w:val="22"/>
          </w:rPr>
          <w:delText>n</w:delText>
        </w:r>
      </w:del>
      <w:r w:rsidRPr="005D7316">
        <w:rPr>
          <w:rFonts w:ascii="Arial" w:hAnsi="Arial" w:cs="Arial"/>
          <w:sz w:val="22"/>
          <w:szCs w:val="22"/>
        </w:rPr>
        <w:t xml:space="preserve"> </w:t>
      </w:r>
      <w:ins w:id="46" w:author="Andrew Huff" w:date="2015-04-07T12:09:00Z">
        <w:r w:rsidR="001C23FE">
          <w:rPr>
            <w:rFonts w:ascii="Arial" w:hAnsi="Arial" w:cs="Arial"/>
            <w:sz w:val="22"/>
            <w:szCs w:val="22"/>
          </w:rPr>
          <w:t xml:space="preserve">spatial </w:t>
        </w:r>
      </w:ins>
      <w:del w:id="47" w:author="Andrew Huff" w:date="2015-04-07T12:09:00Z">
        <w:r w:rsidRPr="005D7316" w:rsidDel="001C23FE">
          <w:rPr>
            <w:rFonts w:ascii="Arial" w:hAnsi="Arial" w:cs="Arial"/>
            <w:sz w:val="22"/>
            <w:szCs w:val="22"/>
          </w:rPr>
          <w:delText>object-</w:delText>
        </w:r>
      </w:del>
      <w:r w:rsidRPr="005D7316">
        <w:rPr>
          <w:rFonts w:ascii="Arial" w:hAnsi="Arial" w:cs="Arial"/>
          <w:sz w:val="22"/>
          <w:szCs w:val="22"/>
        </w:rPr>
        <w:t>relational database management system to store the data</w:t>
      </w:r>
      <w:ins w:id="48" w:author="Andrew Huff" w:date="2015-04-07T12:07:00Z">
        <w:r w:rsidR="001C23FE">
          <w:rPr>
            <w:rFonts w:ascii="Arial" w:hAnsi="Arial" w:cs="Arial"/>
            <w:sz w:val="22"/>
            <w:szCs w:val="22"/>
          </w:rPr>
          <w:t xml:space="preserve">: </w:t>
        </w:r>
      </w:ins>
      <w:del w:id="49" w:author="Andrew Huff" w:date="2015-04-07T12:07:00Z">
        <w:r w:rsidRPr="005D7316" w:rsidDel="001C23FE">
          <w:rPr>
            <w:rFonts w:ascii="Arial" w:hAnsi="Arial" w:cs="Arial"/>
            <w:sz w:val="22"/>
            <w:szCs w:val="22"/>
          </w:rPr>
          <w:delText xml:space="preserve"> </w:delText>
        </w:r>
      </w:del>
      <w:del w:id="50" w:author="Andrew Huff" w:date="2015-04-07T12:06:00Z">
        <w:r w:rsidRPr="005D7316" w:rsidDel="001C23FE">
          <w:rPr>
            <w:rFonts w:ascii="Arial" w:hAnsi="Arial" w:cs="Arial"/>
            <w:sz w:val="22"/>
            <w:szCs w:val="22"/>
          </w:rPr>
          <w:delText>(</w:delText>
        </w:r>
      </w:del>
      <w:del w:id="51" w:author="Andrew Huff" w:date="2015-04-07T12:07:00Z">
        <w:r w:rsidRPr="005D7316" w:rsidDel="001C23FE">
          <w:rPr>
            <w:rFonts w:ascii="Arial" w:hAnsi="Arial" w:cs="Arial"/>
            <w:sz w:val="22"/>
            <w:szCs w:val="22"/>
          </w:rPr>
          <w:delText xml:space="preserve">both </w:delText>
        </w:r>
      </w:del>
      <w:r w:rsidRPr="005D7316">
        <w:rPr>
          <w:rFonts w:ascii="Arial" w:hAnsi="Arial" w:cs="Arial"/>
          <w:sz w:val="22"/>
          <w:szCs w:val="22"/>
        </w:rPr>
        <w:t>molecular (e.g., sequences), biodiversity (e.g., species data)</w:t>
      </w:r>
      <w:ins w:id="52" w:author="Andrew Huff" w:date="2015-04-07T12:07:00Z">
        <w:r w:rsidR="001C23FE">
          <w:rPr>
            <w:rFonts w:ascii="Arial" w:hAnsi="Arial" w:cs="Arial"/>
            <w:sz w:val="22"/>
            <w:szCs w:val="22"/>
          </w:rPr>
          <w:t>,</w:t>
        </w:r>
      </w:ins>
      <w:r w:rsidRPr="005D7316">
        <w:rPr>
          <w:rFonts w:ascii="Arial" w:hAnsi="Arial" w:cs="Arial"/>
          <w:sz w:val="22"/>
          <w:szCs w:val="22"/>
        </w:rPr>
        <w:t xml:space="preserve"> and samples (e.g., blood). Based on our previous experience we will use the open source </w:t>
      </w:r>
      <w:del w:id="53" w:author="Andrew Huff" w:date="2015-04-07T12:10:00Z">
        <w:r w:rsidRPr="005D7316" w:rsidDel="001C23FE">
          <w:rPr>
            <w:rFonts w:ascii="Arial" w:hAnsi="Arial" w:cs="Arial"/>
            <w:sz w:val="22"/>
            <w:szCs w:val="22"/>
          </w:rPr>
          <w:delText xml:space="preserve">database </w:delText>
        </w:r>
      </w:del>
      <w:ins w:id="54" w:author="Andrew Huff" w:date="2015-04-07T12:10:00Z">
        <w:r w:rsidR="001C23FE">
          <w:rPr>
            <w:rFonts w:ascii="Arial" w:hAnsi="Arial" w:cs="Arial"/>
            <w:sz w:val="22"/>
            <w:szCs w:val="22"/>
          </w:rPr>
          <w:t>software for database development (i.e.</w:t>
        </w:r>
        <w:proofErr w:type="gramStart"/>
        <w:r w:rsidR="001C23FE">
          <w:rPr>
            <w:rFonts w:ascii="Arial" w:hAnsi="Arial" w:cs="Arial"/>
            <w:sz w:val="22"/>
            <w:szCs w:val="22"/>
          </w:rPr>
          <w:t>,</w:t>
        </w:r>
      </w:ins>
      <w:proofErr w:type="spellStart"/>
      <w:r w:rsidRPr="005D7316">
        <w:rPr>
          <w:rFonts w:ascii="Arial" w:hAnsi="Arial" w:cs="Arial"/>
          <w:sz w:val="22"/>
          <w:szCs w:val="22"/>
        </w:rPr>
        <w:t>PostgreSQL</w:t>
      </w:r>
      <w:proofErr w:type="spellEnd"/>
      <w:proofErr w:type="gramEnd"/>
      <w:ins w:id="55" w:author="Andrew Huff" w:date="2015-04-07T12:10:00Z">
        <w:r w:rsidR="001C23FE">
          <w:rPr>
            <w:rFonts w:ascii="Arial" w:hAnsi="Arial" w:cs="Arial"/>
            <w:sz w:val="22"/>
            <w:szCs w:val="22"/>
          </w:rPr>
          <w:t>, JSON, Meteor, JavaScript, Python)</w:t>
        </w:r>
      </w:ins>
      <w:r w:rsidRPr="005D7316">
        <w:rPr>
          <w:rFonts w:ascii="Arial" w:hAnsi="Arial" w:cs="Arial"/>
          <w:sz w:val="22"/>
          <w:szCs w:val="22"/>
        </w:rPr>
        <w:t xml:space="preserve">. </w:t>
      </w:r>
      <w:ins w:id="56" w:author="Andrew Huff" w:date="2015-04-07T12:11:00Z">
        <w:r w:rsidR="001C23FE">
          <w:rPr>
            <w:rFonts w:ascii="Arial" w:hAnsi="Arial" w:cs="Arial"/>
            <w:sz w:val="22"/>
            <w:szCs w:val="22"/>
          </w:rPr>
          <w:t>EHA’s</w:t>
        </w:r>
      </w:ins>
      <w:del w:id="57" w:author="Andrew Huff" w:date="2015-04-07T12:11:00Z">
        <w:r w:rsidRPr="005D7316" w:rsidDel="001C23FE">
          <w:rPr>
            <w:rFonts w:ascii="Arial" w:hAnsi="Arial" w:cs="Arial"/>
            <w:sz w:val="22"/>
            <w:szCs w:val="22"/>
          </w:rPr>
          <w:delText>This</w:delText>
        </w:r>
      </w:del>
      <w:r w:rsidRPr="005D7316">
        <w:rPr>
          <w:rFonts w:ascii="Arial" w:hAnsi="Arial" w:cs="Arial"/>
          <w:sz w:val="22"/>
          <w:szCs w:val="22"/>
        </w:rPr>
        <w:t xml:space="preserve"> platform</w:t>
      </w:r>
      <w:ins w:id="58" w:author="Andrew Huff" w:date="2015-04-07T12:11:00Z">
        <w:r w:rsidR="001C23FE">
          <w:rPr>
            <w:rFonts w:ascii="Arial" w:hAnsi="Arial" w:cs="Arial"/>
            <w:sz w:val="22"/>
            <w:szCs w:val="22"/>
          </w:rPr>
          <w:t xml:space="preserve"> (</w:t>
        </w:r>
        <w:r w:rsidR="001C23FE" w:rsidRPr="001C23FE">
          <w:rPr>
            <w:rFonts w:ascii="Arial" w:hAnsi="Arial" w:cs="Arial"/>
            <w:b/>
            <w:sz w:val="22"/>
            <w:szCs w:val="22"/>
            <w:rPrChange w:id="59" w:author="Andrew Huff" w:date="2015-04-07T12:11:00Z">
              <w:rPr>
                <w:rFonts w:ascii="Arial" w:hAnsi="Arial" w:cs="Arial"/>
                <w:sz w:val="22"/>
                <w:szCs w:val="22"/>
              </w:rPr>
            </w:rPrChange>
          </w:rPr>
          <w:t>Mantle</w:t>
        </w:r>
        <w:r w:rsidR="001C23FE">
          <w:rPr>
            <w:rFonts w:ascii="Arial" w:hAnsi="Arial" w:cs="Arial"/>
            <w:sz w:val="22"/>
            <w:szCs w:val="22"/>
          </w:rPr>
          <w:t>)</w:t>
        </w:r>
      </w:ins>
      <w:r w:rsidRPr="005D7316">
        <w:rPr>
          <w:rFonts w:ascii="Arial" w:hAnsi="Arial" w:cs="Arial"/>
          <w:sz w:val="22"/>
          <w:szCs w:val="22"/>
        </w:rPr>
        <w:t xml:space="preserve"> is in continuous development, follows international standards and can be easily </w:t>
      </w:r>
      <w:del w:id="60" w:author="Andrew Huff" w:date="2015-04-07T12:11:00Z">
        <w:r w:rsidRPr="005D7316" w:rsidDel="001C23FE">
          <w:rPr>
            <w:rFonts w:ascii="Arial" w:hAnsi="Arial" w:cs="Arial"/>
            <w:sz w:val="22"/>
            <w:szCs w:val="22"/>
          </w:rPr>
          <w:delText>expanded to be a</w:delText>
        </w:r>
      </w:del>
      <w:ins w:id="61" w:author="Andrew Huff" w:date="2015-04-07T12:11:00Z">
        <w:r w:rsidR="001C23FE">
          <w:rPr>
            <w:rFonts w:ascii="Arial" w:hAnsi="Arial" w:cs="Arial"/>
            <w:sz w:val="22"/>
            <w:szCs w:val="22"/>
          </w:rPr>
          <w:t>adopted by</w:t>
        </w:r>
      </w:ins>
      <w:del w:id="62" w:author="Andrew Huff" w:date="2015-04-07T12:11:00Z">
        <w:r w:rsidRPr="005D7316" w:rsidDel="001C23FE">
          <w:rPr>
            <w:rFonts w:ascii="Arial" w:hAnsi="Arial" w:cs="Arial"/>
            <w:sz w:val="22"/>
            <w:szCs w:val="22"/>
          </w:rPr>
          <w:delText xml:space="preserve"> </w:delText>
        </w:r>
      </w:del>
      <w:ins w:id="63" w:author="Andrew Huff" w:date="2015-04-07T12:11:00Z">
        <w:r w:rsidR="001C23FE">
          <w:rPr>
            <w:rFonts w:ascii="Arial" w:hAnsi="Arial" w:cs="Arial"/>
            <w:sz w:val="22"/>
            <w:szCs w:val="22"/>
          </w:rPr>
          <w:t xml:space="preserve"> other</w:t>
        </w:r>
      </w:ins>
      <w:ins w:id="64" w:author="Andrew Huff" w:date="2015-04-07T12:12:00Z">
        <w:r w:rsidR="001C23FE">
          <w:rPr>
            <w:rFonts w:ascii="Arial" w:hAnsi="Arial" w:cs="Arial"/>
            <w:sz w:val="22"/>
            <w:szCs w:val="22"/>
          </w:rPr>
          <w:t xml:space="preserve"> users.</w:t>
        </w:r>
        <w:r w:rsidR="002425B7">
          <w:rPr>
            <w:rFonts w:ascii="Arial" w:hAnsi="Arial" w:cs="Arial"/>
            <w:sz w:val="22"/>
            <w:szCs w:val="22"/>
          </w:rPr>
          <w:t xml:space="preserve"> </w:t>
        </w:r>
      </w:ins>
      <w:del w:id="65" w:author="Andrew Huff" w:date="2015-04-07T12:11:00Z">
        <w:r w:rsidRPr="005D7316" w:rsidDel="001C23FE">
          <w:rPr>
            <w:rFonts w:ascii="Arial" w:hAnsi="Arial" w:cs="Arial"/>
            <w:sz w:val="22"/>
            <w:szCs w:val="22"/>
          </w:rPr>
          <w:delText>spatial database</w:delText>
        </w:r>
      </w:del>
      <w:del w:id="66" w:author="Andrew Huff" w:date="2015-04-07T12:12:00Z">
        <w:r w:rsidRPr="005D7316" w:rsidDel="001C23FE">
          <w:rPr>
            <w:rFonts w:ascii="Arial" w:hAnsi="Arial" w:cs="Arial"/>
            <w:sz w:val="22"/>
            <w:szCs w:val="22"/>
          </w:rPr>
          <w:delText xml:space="preserve">. </w:delText>
        </w:r>
      </w:del>
      <w:del w:id="67" w:author="Andrew Huff" w:date="2015-04-07T12:13:00Z">
        <w:r w:rsidRPr="005D7316" w:rsidDel="002425B7">
          <w:rPr>
            <w:rFonts w:ascii="Arial" w:hAnsi="Arial" w:cs="Arial"/>
            <w:sz w:val="22"/>
            <w:szCs w:val="22"/>
          </w:rPr>
          <w:delText xml:space="preserve">The </w:delText>
        </w:r>
      </w:del>
      <w:r w:rsidRPr="005D7316">
        <w:rPr>
          <w:rFonts w:ascii="Arial" w:hAnsi="Arial" w:cs="Arial"/>
          <w:sz w:val="22"/>
          <w:szCs w:val="22"/>
        </w:rPr>
        <w:t>R</w:t>
      </w:r>
      <w:ins w:id="68" w:author="Andrew Huff" w:date="2015-04-07T12:13:00Z">
        <w:r w:rsidR="002425B7">
          <w:rPr>
            <w:rFonts w:ascii="Arial" w:hAnsi="Arial" w:cs="Arial"/>
            <w:sz w:val="22"/>
            <w:szCs w:val="22"/>
          </w:rPr>
          <w:t xml:space="preserve">, QGIS, GRASS GIS, and Mantle </w:t>
        </w:r>
      </w:ins>
      <w:del w:id="69" w:author="Andrew Huff" w:date="2015-04-07T12:13:00Z">
        <w:r w:rsidRPr="005D7316" w:rsidDel="002425B7">
          <w:rPr>
            <w:rFonts w:ascii="Arial" w:hAnsi="Arial" w:cs="Arial"/>
            <w:sz w:val="22"/>
            <w:szCs w:val="22"/>
          </w:rPr>
          <w:delText xml:space="preserve"> platform </w:delText>
        </w:r>
      </w:del>
      <w:r w:rsidRPr="005D7316">
        <w:rPr>
          <w:rFonts w:ascii="Arial" w:hAnsi="Arial" w:cs="Arial"/>
          <w:sz w:val="22"/>
          <w:szCs w:val="22"/>
        </w:rPr>
        <w:t xml:space="preserve">will be use to analyze the data and produce figures. Molecular analyses will be performed using the software Mesquite and R when necessary. Any additional software needed for this project will be open source. We budgeted $1,050 p.a. for computer software licenses and services, including ArcGIS, </w:t>
      </w:r>
      <w:proofErr w:type="spellStart"/>
      <w:r w:rsidRPr="005D7316">
        <w:rPr>
          <w:rFonts w:ascii="Arial" w:hAnsi="Arial" w:cs="Arial"/>
          <w:sz w:val="22"/>
          <w:szCs w:val="22"/>
        </w:rPr>
        <w:t>Mathematica</w:t>
      </w:r>
      <w:proofErr w:type="spellEnd"/>
      <w:r w:rsidRPr="005D7316">
        <w:rPr>
          <w:rFonts w:ascii="Arial" w:hAnsi="Arial" w:cs="Arial"/>
          <w:sz w:val="22"/>
          <w:szCs w:val="22"/>
        </w:rPr>
        <w:t>, and similar</w:t>
      </w:r>
      <w:ins w:id="70" w:author="Andrew Huff" w:date="2015-04-07T12:18:00Z">
        <w:r w:rsidR="00C77E1F">
          <w:rPr>
            <w:rFonts w:ascii="Arial" w:hAnsi="Arial" w:cs="Arial"/>
            <w:sz w:val="22"/>
            <w:szCs w:val="22"/>
          </w:rPr>
          <w:t xml:space="preserve"> </w:t>
        </w:r>
        <w:proofErr w:type="spellStart"/>
        <w:r w:rsidR="00C77E1F">
          <w:rPr>
            <w:rFonts w:ascii="Arial" w:hAnsi="Arial" w:cs="Arial"/>
            <w:sz w:val="22"/>
            <w:szCs w:val="22"/>
          </w:rPr>
          <w:t>softwares</w:t>
        </w:r>
      </w:ins>
      <w:proofErr w:type="spellEnd"/>
      <w:r w:rsidRPr="005D7316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5D7316">
        <w:rPr>
          <w:rFonts w:ascii="Arial" w:hAnsi="Arial" w:cs="Arial"/>
          <w:sz w:val="22"/>
          <w:szCs w:val="22"/>
        </w:rPr>
        <w:t>(Total of $6,000 p.a.).</w:t>
      </w:r>
      <w:proofErr w:type="gramEnd"/>
    </w:p>
    <w:p w14:paraId="2BB01D24" w14:textId="77777777" w:rsidR="001A52D7" w:rsidRPr="005D7316" w:rsidRDefault="001A52D7" w:rsidP="001A52D7">
      <w:pPr>
        <w:ind w:left="540"/>
        <w:rPr>
          <w:rFonts w:ascii="Arial" w:hAnsi="Arial" w:cs="Arial"/>
          <w:sz w:val="22"/>
          <w:szCs w:val="22"/>
        </w:rPr>
      </w:pPr>
    </w:p>
    <w:p w14:paraId="1E5AA54D" w14:textId="77777777" w:rsidR="001A52D7" w:rsidRPr="005D7316" w:rsidRDefault="001A52D7" w:rsidP="001A52D7">
      <w:pPr>
        <w:ind w:left="540"/>
        <w:outlineLvl w:val="0"/>
        <w:rPr>
          <w:rFonts w:ascii="Arial" w:hAnsi="Arial" w:cs="Arial"/>
          <w:b/>
          <w:sz w:val="22"/>
          <w:szCs w:val="22"/>
        </w:rPr>
      </w:pPr>
      <w:r w:rsidRPr="005D7316">
        <w:rPr>
          <w:rFonts w:ascii="Arial" w:hAnsi="Arial" w:cs="Arial"/>
          <w:b/>
          <w:sz w:val="22"/>
          <w:szCs w:val="22"/>
        </w:rPr>
        <w:t xml:space="preserve">G5 </w:t>
      </w:r>
      <w:proofErr w:type="spellStart"/>
      <w:r w:rsidRPr="005D7316">
        <w:rPr>
          <w:rFonts w:ascii="Arial" w:hAnsi="Arial" w:cs="Arial"/>
          <w:b/>
          <w:sz w:val="22"/>
          <w:szCs w:val="22"/>
        </w:rPr>
        <w:t>Subawards</w:t>
      </w:r>
      <w:proofErr w:type="spellEnd"/>
      <w:r w:rsidRPr="005D7316">
        <w:rPr>
          <w:rFonts w:ascii="Arial" w:hAnsi="Arial" w:cs="Arial"/>
          <w:b/>
          <w:sz w:val="22"/>
          <w:szCs w:val="22"/>
        </w:rPr>
        <w:t xml:space="preserve">: </w:t>
      </w:r>
    </w:p>
    <w:p w14:paraId="16844FCB" w14:textId="77777777" w:rsidR="001A52D7" w:rsidRPr="005D7316" w:rsidRDefault="001A52D7" w:rsidP="001A52D7">
      <w:pPr>
        <w:ind w:left="540"/>
        <w:outlineLvl w:val="0"/>
        <w:rPr>
          <w:rFonts w:ascii="Arial" w:hAnsi="Arial" w:cs="Arial"/>
          <w:b/>
          <w:sz w:val="22"/>
          <w:szCs w:val="22"/>
        </w:rPr>
      </w:pPr>
    </w:p>
    <w:p w14:paraId="6CF5E9E6" w14:textId="77777777" w:rsidR="001A52D7" w:rsidRPr="005D7316" w:rsidRDefault="001A52D7" w:rsidP="001A52D7">
      <w:pPr>
        <w:ind w:left="540"/>
        <w:outlineLvl w:val="0"/>
        <w:rPr>
          <w:rFonts w:ascii="Arial" w:hAnsi="Arial" w:cs="Arial"/>
          <w:sz w:val="22"/>
          <w:szCs w:val="22"/>
        </w:rPr>
      </w:pPr>
      <w:r w:rsidRPr="005D7316">
        <w:rPr>
          <w:rFonts w:ascii="Arial" w:hAnsi="Arial" w:cs="Arial"/>
          <w:sz w:val="22"/>
          <w:szCs w:val="22"/>
        </w:rPr>
        <w:t xml:space="preserve">There will be two </w:t>
      </w:r>
      <w:proofErr w:type="spellStart"/>
      <w:r w:rsidRPr="005D7316">
        <w:rPr>
          <w:rFonts w:ascii="Arial" w:hAnsi="Arial" w:cs="Arial"/>
          <w:sz w:val="22"/>
          <w:szCs w:val="22"/>
        </w:rPr>
        <w:t>subawards</w:t>
      </w:r>
      <w:proofErr w:type="spellEnd"/>
      <w:r w:rsidRPr="005D7316">
        <w:rPr>
          <w:rFonts w:ascii="Arial" w:hAnsi="Arial" w:cs="Arial"/>
          <w:sz w:val="22"/>
          <w:szCs w:val="22"/>
        </w:rPr>
        <w:t xml:space="preserve">, Columbia University and Universidad </w:t>
      </w:r>
      <w:proofErr w:type="spellStart"/>
      <w:r w:rsidRPr="005D7316">
        <w:rPr>
          <w:rFonts w:ascii="Arial" w:hAnsi="Arial" w:cs="Arial"/>
          <w:sz w:val="22"/>
          <w:szCs w:val="22"/>
        </w:rPr>
        <w:t>Nacional</w:t>
      </w:r>
      <w:proofErr w:type="spellEnd"/>
      <w:r w:rsidRPr="005D73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7316">
        <w:rPr>
          <w:rFonts w:ascii="Arial" w:hAnsi="Arial" w:cs="Arial"/>
          <w:sz w:val="22"/>
          <w:szCs w:val="22"/>
        </w:rPr>
        <w:t>Autonoma</w:t>
      </w:r>
      <w:proofErr w:type="spellEnd"/>
      <w:r w:rsidRPr="005D7316">
        <w:rPr>
          <w:rFonts w:ascii="Arial" w:hAnsi="Arial" w:cs="Arial"/>
          <w:sz w:val="22"/>
          <w:szCs w:val="22"/>
        </w:rPr>
        <w:t xml:space="preserve"> De Mexico. Budget and justification are given following EcoHealth Alliance’s budget (see below). </w:t>
      </w:r>
    </w:p>
    <w:p w14:paraId="311AFD83" w14:textId="77777777" w:rsidR="00AE4BF5" w:rsidRDefault="00AE4BF5"/>
    <w:sectPr w:rsidR="00AE4BF5" w:rsidSect="00F8437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ndrew Huff" w:date="2015-04-07T12:06:00Z" w:initials="AH">
    <w:p w14:paraId="28A2F5D3" w14:textId="035DD234" w:rsidR="001C23FE" w:rsidRDefault="001C23FE">
      <w:pPr>
        <w:pStyle w:val="CommentText"/>
      </w:pPr>
      <w:r>
        <w:rPr>
          <w:rStyle w:val="CommentReference"/>
        </w:rPr>
        <w:annotationRef/>
      </w:r>
      <w:r>
        <w:t>Leveraging other funding sources, this will cover about 3 months of the required salary (in tech hours) and all years equipment and maintenance costs.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2D7"/>
    <w:rsid w:val="00134DAD"/>
    <w:rsid w:val="001A52D7"/>
    <w:rsid w:val="001C23FE"/>
    <w:rsid w:val="002425B7"/>
    <w:rsid w:val="00965981"/>
    <w:rsid w:val="00AB2238"/>
    <w:rsid w:val="00AE4BF5"/>
    <w:rsid w:val="00C77E1F"/>
    <w:rsid w:val="00CF4672"/>
    <w:rsid w:val="00F8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6A9E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2D7"/>
    <w:rPr>
      <w:rFonts w:ascii="Cambria" w:eastAsia="Cambr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46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672"/>
    <w:rPr>
      <w:rFonts w:ascii="Lucida Grande" w:eastAsia="Cambria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B223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223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2238"/>
    <w:rPr>
      <w:rFonts w:ascii="Cambria" w:eastAsia="Cambria" w:hAnsi="Cambr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223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2238"/>
    <w:rPr>
      <w:rFonts w:ascii="Cambria" w:eastAsia="Cambria" w:hAnsi="Cambria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2D7"/>
    <w:rPr>
      <w:rFonts w:ascii="Cambria" w:eastAsia="Cambr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46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672"/>
    <w:rPr>
      <w:rFonts w:ascii="Lucida Grande" w:eastAsia="Cambria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B223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223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2238"/>
    <w:rPr>
      <w:rFonts w:ascii="Cambria" w:eastAsia="Cambria" w:hAnsi="Cambr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223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2238"/>
    <w:rPr>
      <w:rFonts w:ascii="Cambria" w:eastAsia="Cambria" w:hAnsi="Cambr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334</Words>
  <Characters>1909</Characters>
  <Application>Microsoft Macintosh Word</Application>
  <DocSecurity>0</DocSecurity>
  <Lines>15</Lines>
  <Paragraphs>4</Paragraphs>
  <ScaleCrop>false</ScaleCrop>
  <Company>EcoHealth Alliance</Company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Turner</dc:creator>
  <cp:keywords/>
  <dc:description/>
  <cp:lastModifiedBy>Andrew Huff</cp:lastModifiedBy>
  <cp:revision>6</cp:revision>
  <dcterms:created xsi:type="dcterms:W3CDTF">2015-04-07T15:53:00Z</dcterms:created>
  <dcterms:modified xsi:type="dcterms:W3CDTF">2015-04-07T16:52:00Z</dcterms:modified>
</cp:coreProperties>
</file>